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7105F7">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3:35: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614C11" w:rsidRPr="002D4CDB" w:rsidRDefault="00614C11" w:rsidP="00B4260D">
            <w:pPr>
              <w:rPr>
                <w:rFonts w:asciiTheme="minorHAnsi" w:hAnsiTheme="minorHAnsi" w:cstheme="minorHAnsi"/>
                <w:i/>
                <w:color w:val="0000FF"/>
                <w:sz w:val="18"/>
                <w:szCs w:val="18"/>
              </w:rPr>
            </w:pPr>
            <w:ins w:id="1" w:author="Pečová, Renáta" w:date="2016-02-17T13:35: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3:35: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614C11" w:rsidRPr="002D4CDB" w:rsidRDefault="00614C11" w:rsidP="00DA7335">
            <w:pPr>
              <w:rPr>
                <w:rFonts w:asciiTheme="minorHAnsi" w:hAnsiTheme="minorHAnsi" w:cstheme="minorHAnsi"/>
                <w:i/>
                <w:color w:val="0000FF"/>
                <w:sz w:val="18"/>
                <w:szCs w:val="18"/>
              </w:rPr>
            </w:pPr>
            <w:ins w:id="3" w:author="Pečová, Renáta" w:date="2016-02-17T13:35: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7105F7">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A51E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7105F7">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EB4B93">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4206D9">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4206D9" w:rsidRDefault="006F4B96" w:rsidP="004206D9">
            <w:pPr>
              <w:pStyle w:val="Odsekzoznamu"/>
              <w:numPr>
                <w:ilvl w:val="0"/>
                <w:numId w:val="6"/>
              </w:numPr>
              <w:ind w:left="313" w:hanging="284"/>
              <w:rPr>
                <w:rFonts w:ascii="Calibri" w:hAnsi="Calibri" w:cs="Calibri"/>
                <w:i/>
                <w:color w:val="0000FF"/>
                <w:sz w:val="18"/>
                <w:szCs w:val="18"/>
              </w:rPr>
            </w:pPr>
            <w:r w:rsidRPr="004206D9">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4206D9">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4206D9">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4206D9">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4206D9">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4206D9">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4206D9">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4206D9">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4206D9">
            <w:pPr>
              <w:spacing w:after="60"/>
              <w:rPr>
                <w:rFonts w:asciiTheme="minorHAnsi" w:hAnsiTheme="minorHAnsi" w:cstheme="minorHAnsi"/>
                <w:sz w:val="18"/>
                <w:szCs w:val="18"/>
              </w:rPr>
            </w:pPr>
            <w:r w:rsidRPr="004206D9">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ako začiatok realizácie hlavnej aktivity t.j. celého projektu a ukončenie poslednej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4206D9">
              <w:rPr>
                <w:rFonts w:asciiTheme="minorHAnsi" w:hAnsiTheme="minorHAnsi" w:cstheme="minorHAnsi"/>
                <w:i/>
                <w:sz w:val="18"/>
                <w:szCs w:val="18"/>
              </w:rPr>
              <w:t>(</w:t>
            </w:r>
            <w:r w:rsidRPr="004206D9">
              <w:rPr>
                <w:rFonts w:asciiTheme="minorHAnsi" w:hAnsiTheme="minorHAnsi" w:cstheme="minorHAnsi"/>
                <w:i/>
                <w:color w:val="0000FF"/>
                <w:sz w:val="18"/>
                <w:szCs w:val="18"/>
              </w:rPr>
              <w:t>výber z</w:t>
            </w:r>
            <w:r w:rsidR="0086757D" w:rsidRPr="004206D9">
              <w:rPr>
                <w:rFonts w:asciiTheme="minorHAnsi" w:hAnsiTheme="minorHAnsi" w:cstheme="minorHAnsi"/>
                <w:i/>
                <w:color w:val="0000FF"/>
                <w:sz w:val="18"/>
                <w:szCs w:val="18"/>
              </w:rPr>
              <w:t> </w:t>
            </w:r>
            <w:r w:rsidRPr="004206D9">
              <w:rPr>
                <w:rFonts w:asciiTheme="minorHAnsi" w:hAnsiTheme="minorHAnsi" w:cstheme="minorHAnsi"/>
                <w:i/>
                <w:color w:val="0000FF"/>
                <w:sz w:val="18"/>
                <w:szCs w:val="18"/>
              </w:rPr>
              <w:t>číselníka</w:t>
            </w:r>
            <w:r w:rsidR="0086757D" w:rsidRPr="004206D9">
              <w:rPr>
                <w:rFonts w:asciiTheme="minorHAnsi" w:hAnsiTheme="minorHAnsi" w:cstheme="minorHAnsi"/>
                <w:i/>
                <w:color w:val="0000FF"/>
                <w:sz w:val="18"/>
                <w:szCs w:val="18"/>
              </w:rPr>
              <w:t xml:space="preserve"> </w:t>
            </w:r>
            <w:r w:rsidR="0086757D" w:rsidRPr="006A51E0">
              <w:rPr>
                <w:rFonts w:asciiTheme="minorHAnsi" w:hAnsiTheme="minorHAnsi" w:cstheme="minorHAnsi"/>
                <w:i/>
                <w:color w:val="0000FF"/>
                <w:sz w:val="18"/>
                <w:szCs w:val="18"/>
              </w:rPr>
              <w:t>z Prí</w:t>
            </w:r>
            <w:r w:rsidR="004A5D72" w:rsidRPr="006A51E0">
              <w:rPr>
                <w:rFonts w:asciiTheme="minorHAnsi" w:hAnsiTheme="minorHAnsi" w:cstheme="minorHAnsi"/>
                <w:i/>
                <w:color w:val="0000FF"/>
                <w:sz w:val="18"/>
                <w:szCs w:val="18"/>
              </w:rPr>
              <w:t>ru</w:t>
            </w:r>
            <w:r w:rsidR="0086757D" w:rsidRPr="004206D9">
              <w:rPr>
                <w:rFonts w:asciiTheme="minorHAnsi" w:hAnsiTheme="minorHAnsi" w:cstheme="minorHAnsi"/>
                <w:i/>
                <w:color w:val="0000FF"/>
                <w:sz w:val="18"/>
                <w:szCs w:val="18"/>
              </w:rPr>
              <w:t>čk</w:t>
            </w:r>
            <w:r w:rsidR="004A5D72" w:rsidRPr="004206D9">
              <w:rPr>
                <w:rFonts w:asciiTheme="minorHAnsi" w:hAnsiTheme="minorHAnsi" w:cstheme="minorHAnsi"/>
                <w:i/>
                <w:color w:val="0000FF"/>
                <w:sz w:val="18"/>
                <w:szCs w:val="18"/>
              </w:rPr>
              <w:t>y</w:t>
            </w:r>
            <w:r w:rsidR="0086757D" w:rsidRPr="004206D9">
              <w:rPr>
                <w:rFonts w:asciiTheme="minorHAnsi" w:hAnsiTheme="minorHAnsi" w:cstheme="minorHAnsi"/>
                <w:i/>
                <w:color w:val="0000FF"/>
                <w:sz w:val="18"/>
                <w:szCs w:val="18"/>
              </w:rPr>
              <w:t xml:space="preserve"> pre žiadateľov o poskytnutie NFP</w:t>
            </w:r>
            <w:r w:rsidRPr="004206D9">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4206D9">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4206D9">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A51E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4" w:author="Pečová, Renáta" w:date="2016-02-17T13:35:00Z">
              <w:r w:rsidR="00614C11" w:rsidRPr="0020735A">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3:35:00Z"/>
                <w:rFonts w:asciiTheme="minorHAnsi" w:hAnsiTheme="minorHAnsi" w:cstheme="minorHAnsi"/>
                <w:sz w:val="18"/>
                <w:szCs w:val="18"/>
              </w:rPr>
            </w:pPr>
            <w:r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ins w:id="6" w:author="Pečová, Renáta" w:date="2016-02-17T13:36: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3:36:00Z">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 COVPGP  </w:t>
              </w:r>
            </w:ins>
            <w:bookmarkStart w:id="8" w:name="_GoBack"/>
            <w:bookmarkEnd w:id="8"/>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9" w:author="Pečová, Renáta" w:date="2016-02-17T13:36: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614C11" w:rsidRPr="002D4CDB" w:rsidRDefault="00614C11" w:rsidP="00D4101E">
            <w:pPr>
              <w:rPr>
                <w:rFonts w:asciiTheme="minorHAnsi" w:hAnsiTheme="minorHAnsi" w:cstheme="minorHAnsi"/>
                <w:sz w:val="18"/>
                <w:szCs w:val="18"/>
              </w:rPr>
            </w:pPr>
            <w:ins w:id="10" w:author="Pečová, Renáta" w:date="2016-02-17T13:36: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ins w:id="11" w:author="Pečová, Renáta" w:date="2016-02-17T13:36:00Z">
              <w:r w:rsidR="00614C11">
                <w:rPr>
                  <w:rFonts w:asciiTheme="minorHAnsi" w:hAnsiTheme="minorHAnsi" w:cstheme="minorHAnsi"/>
                  <w:sz w:val="18"/>
                  <w:szCs w:val="18"/>
                </w:rPr>
                <w:t> </w:t>
              </w:r>
            </w:ins>
            <w:r w:rsidRPr="002D4CDB">
              <w:rPr>
                <w:rFonts w:asciiTheme="minorHAnsi" w:hAnsiTheme="minorHAnsi" w:cstheme="minorHAnsi"/>
                <w:sz w:val="18"/>
                <w:szCs w:val="18"/>
              </w:rPr>
              <w:t>ŠR</w:t>
            </w:r>
            <w:ins w:id="12" w:author="Pečová, Renáta" w:date="2016-02-17T13:36:00Z">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w:t>
              </w:r>
              <w:r w:rsidR="00614C11">
                <w:rPr>
                  <w:rFonts w:asciiTheme="minorHAnsi" w:hAnsiTheme="minorHAnsi" w:cstheme="minorHAnsi"/>
                  <w:color w:val="0000FF"/>
                  <w:sz w:val="18"/>
                  <w:szCs w:val="18"/>
                </w:rPr>
                <w:t xml:space="preserve"> </w:t>
              </w:r>
              <w:r w:rsidR="00614C11"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614C11" w:rsidRDefault="009D314B" w:rsidP="00614C11">
            <w:pPr>
              <w:rPr>
                <w:ins w:id="13" w:author="Pečová, Renáta" w:date="2016-02-17T13:36: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4" w:author="Pečová, Renáta" w:date="2016-02-17T13:36:00Z">
              <w:r w:rsidR="00614C11">
                <w:rPr>
                  <w:rFonts w:asciiTheme="minorHAnsi" w:hAnsiTheme="minorHAnsi" w:cstheme="minorHAnsi"/>
                  <w:sz w:val="18"/>
                  <w:szCs w:val="18"/>
                </w:rPr>
                <w:t xml:space="preserve"> </w:t>
              </w:r>
              <w:r w:rsidR="00614C11">
                <w:rPr>
                  <w:rFonts w:asciiTheme="minorHAnsi" w:hAnsiTheme="minorHAnsi" w:cstheme="minorHAnsi"/>
                  <w:sz w:val="18"/>
                  <w:szCs w:val="18"/>
                </w:rPr>
                <w:t xml:space="preserve">. </w:t>
              </w:r>
              <w:r w:rsidR="00614C11" w:rsidRPr="002D4739">
                <w:rPr>
                  <w:rFonts w:asciiTheme="minorHAnsi" w:hAnsiTheme="minorHAnsi" w:cstheme="minorHAnsi"/>
                  <w:color w:val="0000FF"/>
                  <w:sz w:val="18"/>
                  <w:szCs w:val="18"/>
                </w:rPr>
                <w:t>% spolufinancovania žiadateľ uvedie podľa bodu 1.4 Vyzvania.</w:t>
              </w:r>
            </w:ins>
          </w:p>
          <w:p w:rsidR="00B10209" w:rsidRPr="002D4CDB" w:rsidRDefault="00614C11" w:rsidP="00614C11">
            <w:pPr>
              <w:rPr>
                <w:rFonts w:asciiTheme="minorHAnsi" w:hAnsiTheme="minorHAnsi" w:cstheme="minorHAnsi"/>
                <w:sz w:val="18"/>
                <w:szCs w:val="18"/>
              </w:rPr>
            </w:pPr>
            <w:ins w:id="15" w:author="Pečová, Renáta" w:date="2016-02-17T13:36: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6" w:author="Pečová, Renáta" w:date="2016-02-17T13:36: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ins w:id="17" w:author="Pečová, Renáta" w:date="2016-02-17T13:36: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8" w:author="Pečová, Renáta" w:date="2016-02-17T13:36:00Z">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7T13:3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ins w:id="20" w:author="Pečová, Renáta" w:date="2016-02-17T13:37:00Z">
              <w:r>
                <w:rPr>
                  <w:rFonts w:asciiTheme="minorHAnsi" w:hAnsiTheme="minorHAnsi" w:cstheme="minorHAnsi"/>
                  <w:sz w:val="18"/>
                  <w:szCs w:val="18"/>
                </w:rPr>
                <w:t>Príklad: 50 €</w:t>
              </w:r>
            </w:ins>
          </w:p>
        </w:tc>
      </w:tr>
    </w:tbl>
    <w:p w:rsidR="00484EC7" w:rsidRDefault="00484EC7" w:rsidP="00F00752">
      <w:pPr>
        <w:rPr>
          <w:ins w:id="21" w:author="Pečová, Renáta" w:date="2016-02-17T13:37:00Z"/>
          <w:rFonts w:asciiTheme="minorHAnsi" w:hAnsiTheme="minorHAnsi" w:cstheme="minorHAnsi"/>
        </w:rPr>
      </w:pPr>
    </w:p>
    <w:p w:rsidR="00614C11" w:rsidRPr="00C676FB" w:rsidRDefault="00614C11" w:rsidP="00614C11">
      <w:pPr>
        <w:rPr>
          <w:ins w:id="22" w:author="Pečová, Renáta" w:date="2016-02-17T13:37:00Z"/>
          <w:rFonts w:cs="Times New Roman"/>
          <w:i/>
          <w:color w:val="0000FF"/>
          <w:sz w:val="18"/>
          <w:szCs w:val="18"/>
          <w:u w:val="single"/>
        </w:rPr>
      </w:pPr>
      <w:ins w:id="23" w:author="Pečová, Renáta" w:date="2016-02-17T13:37:00Z">
        <w:r w:rsidRPr="00C676FB">
          <w:rPr>
            <w:rFonts w:cs="Times New Roman"/>
            <w:i/>
            <w:color w:val="0000FF"/>
            <w:sz w:val="18"/>
            <w:szCs w:val="18"/>
            <w:u w:val="single"/>
          </w:rPr>
          <w:t>V OPII sa  používajú nasledovné výrazy a skratky:</w:t>
        </w:r>
      </w:ins>
    </w:p>
    <w:p w:rsidR="00614C11" w:rsidRPr="00C676FB" w:rsidRDefault="00614C11" w:rsidP="00614C11">
      <w:pPr>
        <w:spacing w:before="120"/>
        <w:rPr>
          <w:ins w:id="24" w:author="Pečová, Renáta" w:date="2016-02-17T13:37:00Z"/>
          <w:rFonts w:cs="Times New Roman"/>
          <w:i/>
          <w:color w:val="0000FF"/>
          <w:sz w:val="18"/>
          <w:szCs w:val="18"/>
        </w:rPr>
      </w:pPr>
      <w:ins w:id="25" w:author="Pečová, Renáta" w:date="2016-02-17T13:37: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614C11" w:rsidRPr="00D675BA" w:rsidRDefault="00614C11" w:rsidP="00614C11">
      <w:pPr>
        <w:spacing w:before="120"/>
        <w:rPr>
          <w:ins w:id="26" w:author="Pečová, Renáta" w:date="2016-02-17T13:37:00Z"/>
          <w:rFonts w:cs="Times New Roman"/>
          <w:i/>
          <w:color w:val="0000FF"/>
          <w:sz w:val="18"/>
          <w:szCs w:val="18"/>
        </w:rPr>
      </w:pPr>
      <w:ins w:id="27" w:author="Pečová, Renáta" w:date="2016-02-17T13:37: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614C11" w:rsidRPr="00C76654" w:rsidRDefault="00614C11" w:rsidP="00614C11">
      <w:pPr>
        <w:spacing w:before="120"/>
        <w:rPr>
          <w:ins w:id="28" w:author="Pečová, Renáta" w:date="2016-02-17T13:37:00Z"/>
          <w:rFonts w:cs="Times New Roman"/>
          <w:i/>
          <w:color w:val="0000FF"/>
          <w:sz w:val="18"/>
          <w:szCs w:val="18"/>
        </w:rPr>
      </w:pPr>
      <w:ins w:id="29" w:author="Pečová, Renáta" w:date="2016-02-17T13:37: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614C11" w:rsidRPr="00964D4E" w:rsidRDefault="00614C11" w:rsidP="00614C11">
      <w:pPr>
        <w:spacing w:before="120"/>
        <w:rPr>
          <w:ins w:id="30" w:author="Pečová, Renáta" w:date="2016-02-17T13:37:00Z"/>
          <w:rFonts w:cs="Times New Roman"/>
          <w:i/>
          <w:color w:val="0000FF"/>
          <w:sz w:val="18"/>
          <w:szCs w:val="18"/>
        </w:rPr>
      </w:pPr>
      <w:ins w:id="31" w:author="Pečová, Renáta" w:date="2016-02-17T13:37: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614C11" w:rsidRPr="00D675BA" w:rsidRDefault="00614C11" w:rsidP="00614C11">
      <w:pPr>
        <w:spacing w:before="120"/>
        <w:rPr>
          <w:ins w:id="32" w:author="Pečová, Renáta" w:date="2016-02-17T13:37:00Z"/>
          <w:rFonts w:cs="Times New Roman"/>
          <w:i/>
          <w:color w:val="0000FF"/>
          <w:sz w:val="18"/>
          <w:szCs w:val="18"/>
        </w:rPr>
      </w:pPr>
      <w:ins w:id="33" w:author="Pečová, Renáta" w:date="2016-02-17T13:37: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614C11" w:rsidRPr="00D675BA" w:rsidRDefault="00614C11" w:rsidP="00614C11">
      <w:pPr>
        <w:spacing w:before="120"/>
        <w:rPr>
          <w:ins w:id="34" w:author="Pečová, Renáta" w:date="2016-02-17T13:37:00Z"/>
          <w:rFonts w:cs="Times New Roman"/>
          <w:i/>
          <w:color w:val="0000FF"/>
          <w:sz w:val="18"/>
          <w:szCs w:val="18"/>
        </w:rPr>
      </w:pPr>
      <w:ins w:id="35" w:author="Pečová, Renáta" w:date="2016-02-17T13:37: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614C11" w:rsidRPr="00D675BA" w:rsidRDefault="00614C11" w:rsidP="00614C11">
      <w:pPr>
        <w:spacing w:before="120"/>
        <w:rPr>
          <w:ins w:id="36" w:author="Pečová, Renáta" w:date="2016-02-17T13:37:00Z"/>
          <w:rFonts w:cs="Times New Roman"/>
          <w:i/>
          <w:color w:val="0000FF"/>
          <w:sz w:val="18"/>
          <w:szCs w:val="18"/>
        </w:rPr>
      </w:pPr>
      <w:ins w:id="37" w:author="Pečová, Renáta" w:date="2016-02-17T13:37: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614C11" w:rsidRDefault="00614C11" w:rsidP="00F00752">
      <w:pPr>
        <w:rPr>
          <w:ins w:id="38" w:author="Pečová, Renáta" w:date="2016-02-17T13:37:00Z"/>
          <w:rFonts w:asciiTheme="minorHAnsi" w:hAnsiTheme="minorHAnsi" w:cstheme="minorHAnsi"/>
        </w:rPr>
      </w:pPr>
    </w:p>
    <w:p w:rsidR="00614C11" w:rsidRPr="002D4CDB" w:rsidRDefault="00614C1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283" w:type="dxa"/>
        <w:tblLayout w:type="fixed"/>
        <w:tblLook w:val="04A0" w:firstRow="1" w:lastRow="0" w:firstColumn="1" w:lastColumn="0" w:noHBand="0" w:noVBand="1"/>
      </w:tblPr>
      <w:tblGrid>
        <w:gridCol w:w="421"/>
        <w:gridCol w:w="5783"/>
        <w:gridCol w:w="8079"/>
      </w:tblGrid>
      <w:tr w:rsidR="002D4CDB" w:rsidRPr="002D4CDB" w:rsidTr="004206D9">
        <w:trPr>
          <w:trHeight w:val="354"/>
        </w:trPr>
        <w:tc>
          <w:tcPr>
            <w:tcW w:w="14283"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A51E0" w:rsidRPr="002D4CDB" w:rsidRDefault="006A51E0" w:rsidP="00231C62">
            <w:pPr>
              <w:rPr>
                <w:rFonts w:asciiTheme="minorHAnsi" w:hAnsiTheme="minorHAnsi" w:cstheme="minorHAnsi"/>
                <w:b/>
                <w:bCs/>
                <w:color w:val="FFFFFF" w:themeColor="background1"/>
              </w:rPr>
            </w:pPr>
            <w:r w:rsidRPr="004206D9">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4206D9">
        <w:trPr>
          <w:trHeight w:val="330"/>
        </w:trPr>
        <w:tc>
          <w:tcPr>
            <w:tcW w:w="6204"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8079" w:type="dxa"/>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4206D9">
        <w:trPr>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5783"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orgán </w:t>
            </w:r>
            <w:r w:rsidRPr="002D4739">
              <w:rPr>
                <w:rFonts w:asciiTheme="minorHAnsi" w:hAnsiTheme="minorHAnsi"/>
                <w:sz w:val="20"/>
                <w:szCs w:val="20"/>
              </w:rPr>
              <w:lastRenderedPageBreak/>
              <w:t>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4206D9">
        <w:trPr>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5783" w:type="dxa"/>
            <w:vMerge/>
          </w:tcPr>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5783"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4206D9">
        <w:trPr>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5783" w:type="dxa"/>
          </w:tcPr>
          <w:p w:rsidR="00E00461" w:rsidRPr="00E07F7F" w:rsidRDefault="00E00461" w:rsidP="004206D9">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5</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4206D9">
            <w:pPr>
              <w:rPr>
                <w:rFonts w:cs="Times New Roman"/>
                <w:color w:val="000000" w:themeColor="text1"/>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lastRenderedPageBreak/>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5783"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8</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8079" w:type="dxa"/>
          </w:tcPr>
          <w:p w:rsidR="00E00461" w:rsidRPr="002D4CDB" w:rsidRDefault="00E00461" w:rsidP="004206D9">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9</w:t>
            </w:r>
          </w:p>
        </w:tc>
        <w:tc>
          <w:tcPr>
            <w:tcW w:w="5783"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7</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10</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8</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4206D9">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11</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807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12</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7105F7"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14</w:t>
            </w:r>
          </w:p>
        </w:tc>
        <w:tc>
          <w:tcPr>
            <w:tcW w:w="5783"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807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15</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0</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w:t>
            </w:r>
            <w:r w:rsidRPr="002D4739">
              <w:rPr>
                <w:rFonts w:asciiTheme="minorHAnsi" w:hAnsiTheme="minorHAnsi"/>
                <w:color w:val="auto"/>
                <w:sz w:val="20"/>
                <w:szCs w:val="20"/>
              </w:rPr>
              <w:lastRenderedPageBreak/>
              <w:t xml:space="preserve">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lastRenderedPageBreak/>
              <w:t>16</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1</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4206D9">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2</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4206D9">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18</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3</w:t>
            </w:r>
          </w:p>
          <w:p w:rsidR="00E00461" w:rsidRPr="002D4CDB" w:rsidRDefault="00E00461" w:rsidP="004206D9">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FF5929" w:rsidRPr="002D4CDB" w:rsidTr="00FF5929">
        <w:trPr>
          <w:trHeight w:val="608"/>
        </w:trPr>
        <w:tc>
          <w:tcPr>
            <w:tcW w:w="421" w:type="dxa"/>
          </w:tcPr>
          <w:p w:rsidR="00FF5929" w:rsidRPr="002D4CDB" w:rsidRDefault="00FF5929" w:rsidP="00AB0A70">
            <w:pPr>
              <w:rPr>
                <w:rFonts w:asciiTheme="minorHAnsi" w:hAnsiTheme="minorHAnsi" w:cstheme="minorHAnsi"/>
                <w:sz w:val="18"/>
                <w:szCs w:val="18"/>
              </w:rPr>
            </w:pPr>
            <w:r>
              <w:rPr>
                <w:rFonts w:asciiTheme="minorHAnsi" w:hAnsiTheme="minorHAnsi" w:cstheme="minorHAnsi"/>
                <w:sz w:val="20"/>
                <w:szCs w:val="20"/>
              </w:rPr>
              <w:t>19</w:t>
            </w:r>
          </w:p>
        </w:tc>
        <w:tc>
          <w:tcPr>
            <w:tcW w:w="5783" w:type="dxa"/>
          </w:tcPr>
          <w:p w:rsidR="00FF5929" w:rsidRPr="00B768E6" w:rsidRDefault="00FF5929" w:rsidP="00B93A33">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8079" w:type="dxa"/>
          </w:tcPr>
          <w:p w:rsidR="00FF5929" w:rsidRPr="004206D9" w:rsidRDefault="00FF5929" w:rsidP="00FF5929">
            <w:pPr>
              <w:rPr>
                <w:rFonts w:asciiTheme="minorHAnsi" w:hAnsiTheme="minorHAnsi"/>
                <w:b/>
                <w:sz w:val="20"/>
                <w:szCs w:val="20"/>
              </w:rPr>
            </w:pPr>
            <w:r w:rsidRPr="00FF5929">
              <w:rPr>
                <w:rFonts w:asciiTheme="minorHAnsi" w:hAnsiTheme="minorHAnsi"/>
                <w:b/>
                <w:sz w:val="20"/>
                <w:szCs w:val="20"/>
              </w:rPr>
              <w:t>Príloha č. 14</w:t>
            </w:r>
          </w:p>
          <w:p w:rsidR="00FF5929" w:rsidRPr="004206D9" w:rsidRDefault="00FF5929" w:rsidP="00FF5929">
            <w:pPr>
              <w:rPr>
                <w:rFonts w:asciiTheme="minorHAnsi" w:hAnsiTheme="minorHAnsi"/>
                <w:sz w:val="20"/>
                <w:szCs w:val="20"/>
              </w:rPr>
            </w:pPr>
            <w:r w:rsidRPr="004206D9">
              <w:rPr>
                <w:rFonts w:asciiTheme="minorHAnsi" w:hAnsiTheme="minorHAnsi"/>
                <w:b/>
                <w:sz w:val="20"/>
                <w:szCs w:val="20"/>
              </w:rPr>
              <w:t>Čestné vyhlásenie žiadateľa</w:t>
            </w:r>
            <w:r w:rsidRPr="00FF5929">
              <w:rPr>
                <w:rFonts w:asciiTheme="minorHAnsi" w:hAnsiTheme="minorHAnsi"/>
                <w:sz w:val="20"/>
                <w:szCs w:val="20"/>
              </w:rPr>
              <w:t xml:space="preserve"> k uplatňovaniu zásady „znečisťovateľ platí“.</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20</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t>21</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6204"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8079" w:type="dxa"/>
          </w:tcPr>
          <w:p w:rsidR="00E00461" w:rsidRPr="00E8523D" w:rsidDel="00E00461" w:rsidRDefault="00E00461" w:rsidP="00B93A33">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lastRenderedPageBreak/>
              <w:t>22</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na verejné práce je vykonaná štátna expertíza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7333C">
              <w:rPr>
                <w:rFonts w:asciiTheme="minorHAnsi" w:hAnsiTheme="minorHAnsi" w:cs="Times New Roman"/>
                <w:b/>
                <w:sz w:val="20"/>
                <w:szCs w:val="20"/>
                <w:u w:val="single"/>
              </w:rPr>
              <w:t>5</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23</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pre stavby dopravnej infraštruktúry je vykonaná rezortná expertíza</w:t>
            </w:r>
          </w:p>
        </w:tc>
        <w:tc>
          <w:tcPr>
            <w:tcW w:w="807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132F05">
              <w:rPr>
                <w:rFonts w:asciiTheme="minorHAnsi" w:hAnsiTheme="minorHAnsi"/>
                <w:b/>
                <w:sz w:val="20"/>
                <w:szCs w:val="20"/>
              </w:rPr>
              <w:t>č.1</w:t>
            </w:r>
            <w:r w:rsidR="00F7333C">
              <w:rPr>
                <w:rFonts w:asciiTheme="minorHAnsi" w:hAnsiTheme="minorHAnsi"/>
                <w:b/>
                <w:sz w:val="20"/>
                <w:szCs w:val="20"/>
              </w:rPr>
              <w:t>6</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24</w:t>
            </w:r>
          </w:p>
        </w:tc>
        <w:tc>
          <w:tcPr>
            <w:tcW w:w="5783" w:type="dxa"/>
          </w:tcPr>
          <w:p w:rsidR="00E00461" w:rsidRPr="00B72194" w:rsidDel="00E00461" w:rsidRDefault="00E00461" w:rsidP="00B93A33">
            <w:pPr>
              <w:rPr>
                <w:rFonts w:cs="Times New Roman"/>
                <w:color w:val="000000" w:themeColor="text1"/>
                <w:sz w:val="18"/>
                <w:szCs w:val="18"/>
              </w:rPr>
            </w:pPr>
            <w:r w:rsidRPr="00B72194">
              <w:rPr>
                <w:rFonts w:asciiTheme="minorHAnsi" w:hAnsiTheme="minorHAnsi" w:cs="Times New Roman"/>
                <w:sz w:val="20"/>
                <w:szCs w:val="20"/>
              </w:rPr>
              <w:t>Podmienka, že žiadateľ má vypracovanú štúdiu realizovateľnosti</w:t>
            </w:r>
          </w:p>
        </w:tc>
        <w:tc>
          <w:tcPr>
            <w:tcW w:w="807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132F05">
              <w:rPr>
                <w:rFonts w:asciiTheme="minorHAnsi" w:hAnsiTheme="minorHAnsi" w:cs="Times New Roman"/>
                <w:b/>
                <w:sz w:val="20"/>
                <w:szCs w:val="20"/>
                <w:u w:val="single"/>
              </w:rPr>
              <w:t>č.1</w:t>
            </w:r>
            <w:r w:rsidR="00F7333C">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4206D9"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614C11">
      <w:rPr>
        <w:rFonts w:eastAsia="Times New Roman" w:cs="Times New Roman"/>
        <w:noProof/>
        <w:szCs w:val="24"/>
        <w:lang w:eastAsia="sk-SK"/>
      </w:rPr>
      <w:t>9</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4A3DAD6D" wp14:editId="3B330883">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DA623B" wp14:editId="67F746B3">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49E5"/>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32F05"/>
    <w:rsid w:val="0013531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06D9"/>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12494"/>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4C11"/>
    <w:rsid w:val="00616F2A"/>
    <w:rsid w:val="00622C4C"/>
    <w:rsid w:val="006236C8"/>
    <w:rsid w:val="006500F5"/>
    <w:rsid w:val="006670FF"/>
    <w:rsid w:val="00671E70"/>
    <w:rsid w:val="00676A06"/>
    <w:rsid w:val="00680469"/>
    <w:rsid w:val="00687DEE"/>
    <w:rsid w:val="006976DD"/>
    <w:rsid w:val="006A02F1"/>
    <w:rsid w:val="006A1986"/>
    <w:rsid w:val="006A1AFD"/>
    <w:rsid w:val="006A51E0"/>
    <w:rsid w:val="006A61FE"/>
    <w:rsid w:val="006E066B"/>
    <w:rsid w:val="006E1F75"/>
    <w:rsid w:val="006E3561"/>
    <w:rsid w:val="006F4B96"/>
    <w:rsid w:val="006F6E13"/>
    <w:rsid w:val="00701C95"/>
    <w:rsid w:val="007105F7"/>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2194"/>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B4B9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333C"/>
    <w:rsid w:val="00F74B96"/>
    <w:rsid w:val="00F9643B"/>
    <w:rsid w:val="00FA31EC"/>
    <w:rsid w:val="00FB28C1"/>
    <w:rsid w:val="00FD6ABB"/>
    <w:rsid w:val="00FE4469"/>
    <w:rsid w:val="00FF59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BC0B4-3485-4CAD-B4D2-B4AF7E4F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5339</Words>
  <Characters>30436</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12</cp:revision>
  <cp:lastPrinted>2014-11-06T07:47:00Z</cp:lastPrinted>
  <dcterms:created xsi:type="dcterms:W3CDTF">2016-01-24T18:41:00Z</dcterms:created>
  <dcterms:modified xsi:type="dcterms:W3CDTF">2016-02-17T12:37:00Z</dcterms:modified>
</cp:coreProperties>
</file>